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2886F" w14:textId="3C0CFEF8" w:rsidR="00127D23" w:rsidRPr="00127D23" w:rsidRDefault="0076361E" w:rsidP="00127D23">
      <w:pPr>
        <w:spacing w:after="0"/>
        <w:jc w:val="both"/>
        <w:rPr>
          <w:rFonts w:ascii="Garamond" w:hAnsi="Garamond"/>
          <w:b/>
          <w:bCs/>
          <w:sz w:val="28"/>
          <w:szCs w:val="28"/>
        </w:rPr>
      </w:pPr>
      <w:r w:rsidRPr="0076361E">
        <w:rPr>
          <w:rFonts w:ascii="Garamond" w:hAnsi="Garamond"/>
          <w:b/>
          <w:bCs/>
          <w:sz w:val="28"/>
          <w:szCs w:val="28"/>
        </w:rPr>
        <w:t>ERNESTO F</w:t>
      </w:r>
      <w:r>
        <w:rPr>
          <w:rFonts w:ascii="Garamond" w:hAnsi="Garamond"/>
          <w:b/>
          <w:bCs/>
          <w:sz w:val="28"/>
          <w:szCs w:val="28"/>
        </w:rPr>
        <w:t>Ü</w:t>
      </w:r>
      <w:r w:rsidRPr="0076361E">
        <w:rPr>
          <w:rFonts w:ascii="Garamond" w:hAnsi="Garamond"/>
          <w:b/>
          <w:bCs/>
          <w:sz w:val="28"/>
          <w:szCs w:val="28"/>
        </w:rPr>
        <w:t>RSTENBERG FASSIO</w:t>
      </w:r>
    </w:p>
    <w:p w14:paraId="0D1EAFD4" w14:textId="4CC03A48" w:rsidR="00127D23" w:rsidRPr="00127D23" w:rsidRDefault="0076361E" w:rsidP="00127D23">
      <w:pPr>
        <w:spacing w:after="0"/>
        <w:jc w:val="both"/>
        <w:rPr>
          <w:rFonts w:ascii="Garamond" w:hAnsi="Garamond"/>
          <w:b/>
          <w:bCs/>
          <w:sz w:val="28"/>
          <w:szCs w:val="28"/>
        </w:rPr>
      </w:pPr>
      <w:r w:rsidRPr="0076361E">
        <w:rPr>
          <w:rFonts w:ascii="Garamond" w:hAnsi="Garamond"/>
          <w:b/>
          <w:bCs/>
          <w:i/>
          <w:iCs/>
          <w:sz w:val="28"/>
          <w:szCs w:val="28"/>
        </w:rPr>
        <w:t>Presidente Banca Ifis</w:t>
      </w:r>
    </w:p>
    <w:p w14:paraId="13D72DF5" w14:textId="77777777" w:rsidR="00127D23" w:rsidRDefault="00127D23" w:rsidP="00127D23">
      <w:pPr>
        <w:jc w:val="both"/>
        <w:rPr>
          <w:rFonts w:ascii="Garamond" w:hAnsi="Garamond"/>
        </w:rPr>
      </w:pPr>
    </w:p>
    <w:p w14:paraId="716E11DB" w14:textId="56996BCE" w:rsidR="0076361E" w:rsidRPr="0076361E" w:rsidRDefault="0076361E" w:rsidP="0076361E">
      <w:pPr>
        <w:spacing w:after="120"/>
        <w:jc w:val="both"/>
        <w:rPr>
          <w:rFonts w:ascii="Garamond" w:hAnsi="Garamond"/>
        </w:rPr>
      </w:pPr>
      <w:r w:rsidRPr="0076361E">
        <w:rPr>
          <w:rFonts w:ascii="Garamond" w:hAnsi="Garamond"/>
        </w:rPr>
        <w:t>Il sostegno di Banca Ifis alla conservazione e promozione della cultura, a fianco delle principali istituzioni</w:t>
      </w:r>
      <w:r>
        <w:rPr>
          <w:rFonts w:ascii="Garamond" w:hAnsi="Garamond"/>
        </w:rPr>
        <w:t xml:space="preserve"> </w:t>
      </w:r>
      <w:r w:rsidRPr="0076361E">
        <w:rPr>
          <w:rFonts w:ascii="Garamond" w:hAnsi="Garamond"/>
        </w:rPr>
        <w:t xml:space="preserve">museali italiane, raggiunge un nuovo traguardo con l’esposizione </w:t>
      </w:r>
      <w:r w:rsidRPr="0076361E">
        <w:rPr>
          <w:rFonts w:ascii="Garamond" w:hAnsi="Garamond"/>
          <w:i/>
          <w:iCs/>
        </w:rPr>
        <w:t>La Bellezza e l’Ideale</w:t>
      </w:r>
      <w:r w:rsidRPr="0076361E">
        <w:rPr>
          <w:rFonts w:ascii="Garamond" w:hAnsi="Garamond"/>
        </w:rPr>
        <w:t>. I gessi di Antonio Canova</w:t>
      </w:r>
      <w:r>
        <w:rPr>
          <w:rFonts w:ascii="Garamond" w:hAnsi="Garamond"/>
        </w:rPr>
        <w:t xml:space="preserve"> </w:t>
      </w:r>
      <w:r w:rsidRPr="0076361E">
        <w:rPr>
          <w:rFonts w:ascii="Garamond" w:hAnsi="Garamond"/>
        </w:rPr>
        <w:t>provenienti dalla nostra collezione accolgono oggi, all’ingresso del percorso espositivo della Pinacoteca</w:t>
      </w:r>
      <w:r>
        <w:rPr>
          <w:rFonts w:ascii="Garamond" w:hAnsi="Garamond"/>
        </w:rPr>
        <w:t xml:space="preserve"> </w:t>
      </w:r>
      <w:r w:rsidRPr="0076361E">
        <w:rPr>
          <w:rFonts w:ascii="Garamond" w:hAnsi="Garamond"/>
        </w:rPr>
        <w:t>di Brera, i visitatori provenienti da ogni parte del mondo.</w:t>
      </w:r>
    </w:p>
    <w:p w14:paraId="2928596F" w14:textId="77777777" w:rsidR="0076361E" w:rsidRPr="0076361E" w:rsidRDefault="0076361E" w:rsidP="0076361E">
      <w:pPr>
        <w:spacing w:after="120"/>
        <w:jc w:val="both"/>
        <w:rPr>
          <w:rFonts w:ascii="Garamond" w:hAnsi="Garamond"/>
        </w:rPr>
      </w:pPr>
      <w:r w:rsidRPr="0076361E">
        <w:rPr>
          <w:rFonts w:ascii="Garamond" w:hAnsi="Garamond"/>
        </w:rPr>
        <w:t xml:space="preserve">È per noi motivo di grande orgoglio condividere quella che il Professor Vittorio Sgarbi ha definito «la </w:t>
      </w:r>
      <w:proofErr w:type="spellStart"/>
      <w:r w:rsidRPr="0076361E">
        <w:rPr>
          <w:rFonts w:ascii="Garamond" w:hAnsi="Garamond"/>
        </w:rPr>
        <w:t>Gypsoteca</w:t>
      </w:r>
      <w:proofErr w:type="spellEnd"/>
      <w:r>
        <w:rPr>
          <w:rFonts w:ascii="Garamond" w:hAnsi="Garamond"/>
        </w:rPr>
        <w:t xml:space="preserve"> </w:t>
      </w:r>
      <w:r w:rsidRPr="0076361E">
        <w:rPr>
          <w:rFonts w:ascii="Garamond" w:hAnsi="Garamond"/>
        </w:rPr>
        <w:t>ideale, la testimonianza più umana e intima di Canova», capolavori riscoperti ed esposti per la prima</w:t>
      </w:r>
      <w:r>
        <w:rPr>
          <w:rFonts w:ascii="Garamond" w:hAnsi="Garamond"/>
        </w:rPr>
        <w:t xml:space="preserve"> </w:t>
      </w:r>
      <w:r w:rsidRPr="0076361E">
        <w:rPr>
          <w:rFonts w:ascii="Garamond" w:hAnsi="Garamond"/>
        </w:rPr>
        <w:t>volta in questo importante Museo Internazionale.</w:t>
      </w:r>
    </w:p>
    <w:p w14:paraId="11E51D99" w14:textId="77777777" w:rsidR="0076361E" w:rsidRPr="0076361E" w:rsidRDefault="0076361E" w:rsidP="0076361E">
      <w:pPr>
        <w:spacing w:after="120"/>
        <w:jc w:val="both"/>
        <w:rPr>
          <w:rFonts w:ascii="Garamond" w:hAnsi="Garamond"/>
        </w:rPr>
      </w:pPr>
      <w:r w:rsidRPr="0076361E">
        <w:rPr>
          <w:rFonts w:ascii="Garamond" w:hAnsi="Garamond"/>
        </w:rPr>
        <w:t>Continua così la partecipazione di Banca Ifis a sostegno della Pinacoteca, nella sua nuova e importante stagione</w:t>
      </w:r>
      <w:r>
        <w:rPr>
          <w:rFonts w:ascii="Garamond" w:hAnsi="Garamond"/>
        </w:rPr>
        <w:t xml:space="preserve"> </w:t>
      </w:r>
      <w:r w:rsidRPr="0076361E">
        <w:rPr>
          <w:rFonts w:ascii="Garamond" w:hAnsi="Garamond"/>
        </w:rPr>
        <w:t>de “La Grande Brera”: dopo aver inaugurato il “Patto per Brera”, che riunisce imprese mecenati, e con</w:t>
      </w:r>
      <w:r>
        <w:rPr>
          <w:rFonts w:ascii="Garamond" w:hAnsi="Garamond"/>
        </w:rPr>
        <w:t xml:space="preserve"> </w:t>
      </w:r>
      <w:r w:rsidRPr="0076361E">
        <w:rPr>
          <w:rFonts w:ascii="Garamond" w:hAnsi="Garamond"/>
        </w:rPr>
        <w:t xml:space="preserve">la mostra </w:t>
      </w:r>
      <w:r w:rsidRPr="0076361E">
        <w:rPr>
          <w:rFonts w:ascii="Garamond" w:hAnsi="Garamond"/>
          <w:i/>
          <w:iCs/>
        </w:rPr>
        <w:t xml:space="preserve">La forza di sognare ancora </w:t>
      </w:r>
      <w:r w:rsidRPr="0076361E">
        <w:rPr>
          <w:rFonts w:ascii="Garamond" w:hAnsi="Garamond"/>
        </w:rPr>
        <w:t>dell’artista Mario Ceroli, che ha accompagnato l’apertura della Collezione</w:t>
      </w:r>
      <w:r>
        <w:rPr>
          <w:rFonts w:ascii="Garamond" w:hAnsi="Garamond"/>
        </w:rPr>
        <w:t xml:space="preserve"> </w:t>
      </w:r>
      <w:r w:rsidRPr="0076361E">
        <w:rPr>
          <w:rFonts w:ascii="Garamond" w:hAnsi="Garamond"/>
        </w:rPr>
        <w:t>contemporanea nel “nuovo” Museo di Palazzo Citterio.</w:t>
      </w:r>
    </w:p>
    <w:p w14:paraId="49E7E8A8" w14:textId="77777777" w:rsidR="0076361E" w:rsidRPr="0076361E" w:rsidRDefault="0076361E" w:rsidP="0076361E">
      <w:pPr>
        <w:spacing w:after="120"/>
        <w:jc w:val="both"/>
        <w:rPr>
          <w:rFonts w:ascii="Garamond" w:hAnsi="Garamond"/>
        </w:rPr>
      </w:pPr>
      <w:r w:rsidRPr="0076361E">
        <w:rPr>
          <w:rFonts w:ascii="Garamond" w:hAnsi="Garamond"/>
        </w:rPr>
        <w:t>Oggi la nostra collezione delle opere di Antonio Canova diventa un’ulteriore testimonianza della Bellezza</w:t>
      </w:r>
      <w:r>
        <w:rPr>
          <w:rFonts w:ascii="Garamond" w:hAnsi="Garamond"/>
        </w:rPr>
        <w:t xml:space="preserve"> </w:t>
      </w:r>
      <w:r w:rsidRPr="0076361E">
        <w:rPr>
          <w:rFonts w:ascii="Garamond" w:hAnsi="Garamond"/>
        </w:rPr>
        <w:t>all’interno della Pinacoteca di Brera.</w:t>
      </w:r>
    </w:p>
    <w:p w14:paraId="66D8BA1E" w14:textId="1A497903" w:rsidR="009A42B0" w:rsidRDefault="0076361E" w:rsidP="0076361E">
      <w:pPr>
        <w:spacing w:after="0"/>
        <w:jc w:val="both"/>
        <w:rPr>
          <w:rFonts w:ascii="Garamond" w:hAnsi="Garamond"/>
        </w:rPr>
      </w:pPr>
      <w:r w:rsidRPr="0076361E">
        <w:rPr>
          <w:rFonts w:ascii="Garamond" w:hAnsi="Garamond"/>
        </w:rPr>
        <w:t>Banca Ifis – attraverso Ifis art che raccoglie tutte le sue iniziative per la tutela e valorizzazione dell’arte, dei</w:t>
      </w:r>
      <w:r>
        <w:rPr>
          <w:rFonts w:ascii="Garamond" w:hAnsi="Garamond"/>
        </w:rPr>
        <w:t xml:space="preserve"> </w:t>
      </w:r>
      <w:r w:rsidRPr="0076361E">
        <w:rPr>
          <w:rFonts w:ascii="Garamond" w:hAnsi="Garamond"/>
        </w:rPr>
        <w:t>beni culturali, della creatività contemporanea e dei loro valori – crede nella Bellezza come elemento essenziale</w:t>
      </w:r>
      <w:r>
        <w:rPr>
          <w:rFonts w:ascii="Garamond" w:hAnsi="Garamond"/>
        </w:rPr>
        <w:t xml:space="preserve"> </w:t>
      </w:r>
      <w:r w:rsidRPr="0076361E">
        <w:rPr>
          <w:rFonts w:ascii="Garamond" w:hAnsi="Garamond"/>
        </w:rPr>
        <w:t>per la vita umana. Perché nella Bellezza, oltre alla componente estetica, c’è una dimensione etica che incide</w:t>
      </w:r>
      <w:r>
        <w:rPr>
          <w:rFonts w:ascii="Garamond" w:hAnsi="Garamond"/>
        </w:rPr>
        <w:t xml:space="preserve"> </w:t>
      </w:r>
      <w:r w:rsidRPr="0076361E">
        <w:rPr>
          <w:rFonts w:ascii="Garamond" w:hAnsi="Garamond"/>
        </w:rPr>
        <w:t>sugli animi che possono migliorare il presente.</w:t>
      </w:r>
    </w:p>
    <w:p w14:paraId="04948FEC" w14:textId="77777777" w:rsidR="00127D23" w:rsidRPr="00127D23" w:rsidRDefault="00127D23" w:rsidP="00127D23">
      <w:pPr>
        <w:spacing w:after="0"/>
        <w:jc w:val="both"/>
        <w:rPr>
          <w:rFonts w:ascii="Garamond" w:hAnsi="Garamond"/>
        </w:rPr>
      </w:pPr>
    </w:p>
    <w:p w14:paraId="2C60299A" w14:textId="73F2752C" w:rsidR="00127D23" w:rsidRPr="00127D23" w:rsidRDefault="00127D23" w:rsidP="00127D23">
      <w:pPr>
        <w:spacing w:after="0"/>
        <w:jc w:val="both"/>
        <w:rPr>
          <w:rFonts w:ascii="Garamond" w:hAnsi="Garamond"/>
        </w:rPr>
      </w:pPr>
      <w:r w:rsidRPr="00127D23">
        <w:rPr>
          <w:rFonts w:ascii="Garamond" w:hAnsi="Garamond"/>
        </w:rPr>
        <w:t>Milano, 15 maggio 2025</w:t>
      </w:r>
    </w:p>
    <w:sectPr w:rsidR="00127D23" w:rsidRPr="00127D23" w:rsidSect="00127D23">
      <w:headerReference w:type="default" r:id="rId9"/>
      <w:headerReference w:type="first" r:id="rId10"/>
      <w:footerReference w:type="first" r:id="rId11"/>
      <w:pgSz w:w="11900" w:h="16840"/>
      <w:pgMar w:top="2410" w:right="1134" w:bottom="1848" w:left="396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F9826" w14:textId="77777777" w:rsidR="00BF1763" w:rsidRDefault="00BF1763">
      <w:pPr>
        <w:spacing w:after="0" w:line="240" w:lineRule="auto"/>
      </w:pPr>
      <w:r>
        <w:separator/>
      </w:r>
    </w:p>
  </w:endnote>
  <w:endnote w:type="continuationSeparator" w:id="0">
    <w:p w14:paraId="6869F0A3" w14:textId="77777777" w:rsidR="00BF1763" w:rsidRDefault="00BF1763">
      <w:pPr>
        <w:spacing w:after="0" w:line="240" w:lineRule="auto"/>
      </w:pPr>
      <w:r>
        <w:continuationSeparator/>
      </w:r>
    </w:p>
  </w:endnote>
  <w:endnote w:type="continuationNotice" w:id="1">
    <w:p w14:paraId="41D48202" w14:textId="77777777" w:rsidR="00BF1763" w:rsidRDefault="00BF17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Sylfae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04C0E" w14:textId="03685420" w:rsidR="000B6EDA" w:rsidRDefault="00861A29">
    <w:pPr>
      <w:pStyle w:val="Pidipagina"/>
      <w:tabs>
        <w:tab w:val="clear" w:pos="9638"/>
        <w:tab w:val="right" w:pos="6777"/>
      </w:tabs>
    </w:pPr>
    <w:r>
      <w:rPr>
        <w:noProof/>
      </w:rPr>
      <w:drawing>
        <wp:anchor distT="0" distB="0" distL="114300" distR="114300" simplePos="0" relativeHeight="251659267" behindDoc="0" locked="0" layoutInCell="1" allowOverlap="1" wp14:anchorId="6E18AD41" wp14:editId="439B8574">
          <wp:simplePos x="0" y="0"/>
          <wp:positionH relativeFrom="margin">
            <wp:posOffset>-1639933</wp:posOffset>
          </wp:positionH>
          <wp:positionV relativeFrom="margin">
            <wp:posOffset>6844846</wp:posOffset>
          </wp:positionV>
          <wp:extent cx="716280" cy="327025"/>
          <wp:effectExtent l="0" t="0" r="7620" b="0"/>
          <wp:wrapSquare wrapText="bothSides"/>
          <wp:docPr id="882525796" name="Immagine 1" descr="Immagine che contiene Carattere, Elementi grafici, logo, simbol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2525796" name="Immagine 1" descr="Immagine che contiene Carattere, Elementi grafici, logo, simbolo&#10;&#10;Il contenuto generato dall'IA potrebbe non essere corretto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280" cy="327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19D7B" w14:textId="77777777" w:rsidR="00BF1763" w:rsidRDefault="00BF1763">
      <w:pPr>
        <w:spacing w:after="0" w:line="240" w:lineRule="auto"/>
      </w:pPr>
      <w:r>
        <w:separator/>
      </w:r>
    </w:p>
  </w:footnote>
  <w:footnote w:type="continuationSeparator" w:id="0">
    <w:p w14:paraId="1FF38B64" w14:textId="77777777" w:rsidR="00BF1763" w:rsidRDefault="00BF1763">
      <w:pPr>
        <w:spacing w:after="0" w:line="240" w:lineRule="auto"/>
      </w:pPr>
      <w:r>
        <w:continuationSeparator/>
      </w:r>
    </w:p>
  </w:footnote>
  <w:footnote w:type="continuationNotice" w:id="1">
    <w:p w14:paraId="2D9D51E0" w14:textId="77777777" w:rsidR="00BF1763" w:rsidRDefault="00BF176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C6AC4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CAB8049" wp14:editId="6A653D9E">
          <wp:simplePos x="0" y="0"/>
          <wp:positionH relativeFrom="page">
            <wp:posOffset>3809</wp:posOffset>
          </wp:positionH>
          <wp:positionV relativeFrom="page">
            <wp:posOffset>0</wp:posOffset>
          </wp:positionV>
          <wp:extent cx="2160000" cy="2703600"/>
          <wp:effectExtent l="0" t="0" r="0" b="0"/>
          <wp:wrapNone/>
          <wp:docPr id="1607795934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3C2F2" w14:textId="3CD2F0B0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1" behindDoc="1" locked="0" layoutInCell="1" allowOverlap="1" wp14:anchorId="48F9D314" wp14:editId="6B4997A2">
          <wp:simplePos x="0" y="0"/>
          <wp:positionH relativeFrom="page">
            <wp:posOffset>1994</wp:posOffset>
          </wp:positionH>
          <wp:positionV relativeFrom="page">
            <wp:posOffset>91</wp:posOffset>
          </wp:positionV>
          <wp:extent cx="2160000" cy="2703600"/>
          <wp:effectExtent l="0" t="0" r="0" b="0"/>
          <wp:wrapNone/>
          <wp:docPr id="917254547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8242" behindDoc="1" locked="0" layoutInCell="1" allowOverlap="1" wp14:anchorId="75664CEC" wp14:editId="70A20313">
          <wp:simplePos x="0" y="0"/>
          <wp:positionH relativeFrom="page">
            <wp:posOffset>5753627</wp:posOffset>
          </wp:positionH>
          <wp:positionV relativeFrom="page">
            <wp:posOffset>9731375</wp:posOffset>
          </wp:positionV>
          <wp:extent cx="1789200" cy="903600"/>
          <wp:effectExtent l="0" t="0" r="0" b="0"/>
          <wp:wrapNone/>
          <wp:docPr id="465349051" name="officeArt object" descr="Immagine che contiene testo, Carattere, Elementi grafici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che contiene testo, Carattere, Elementi grafici, designDescrizione generata automaticamente" descr="Immagine che contiene testo, Carattere, Elementi grafici, designDescrizione generata automaticament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89200" cy="9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8243" behindDoc="1" locked="0" layoutInCell="1" allowOverlap="1" wp14:anchorId="125CEE29" wp14:editId="122950EC">
              <wp:simplePos x="0" y="0"/>
              <wp:positionH relativeFrom="page">
                <wp:posOffset>799650</wp:posOffset>
              </wp:positionH>
              <wp:positionV relativeFrom="page">
                <wp:posOffset>9688830</wp:posOffset>
              </wp:positionV>
              <wp:extent cx="1463784" cy="609600"/>
              <wp:effectExtent l="0" t="0" r="0" b="0"/>
              <wp:wrapNone/>
              <wp:docPr id="1073741828" name="officeArt object" descr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784" cy="609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6121FC9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>Via Brera 28  |  20121 Milano</w:t>
                          </w:r>
                        </w:p>
                        <w:p w14:paraId="105A48C0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+39 02 72105 141 </w:t>
                          </w:r>
                        </w:p>
                        <w:p w14:paraId="72A5A259" w14:textId="77777777" w:rsidR="000B6EDA" w:rsidRDefault="00000000">
                          <w:pPr>
                            <w:spacing w:after="0" w:line="220" w:lineRule="exact"/>
                            <w:rPr>
                              <w:rStyle w:val="Hyperlink0"/>
                            </w:rPr>
                          </w:pPr>
                          <w:hyperlink r:id="rId3" w:history="1">
                            <w:r w:rsidR="009A42B0">
                              <w:rPr>
                                <w:rStyle w:val="Hyperlink0"/>
                              </w:rPr>
                              <w:t>pin-br@cultura.gov.it</w:t>
                            </w:r>
                          </w:hyperlink>
                        </w:p>
                        <w:p w14:paraId="57521DCD" w14:textId="77777777" w:rsidR="000B6EDA" w:rsidRDefault="009A42B0">
                          <w:pPr>
                            <w:spacing w:after="0" w:line="220" w:lineRule="exact"/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</w:rPr>
                            <w:t>grandebrera.org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5CEE2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Casella di testo 3" style="position:absolute;margin-left:62.95pt;margin-top:762.9pt;width:115.25pt;height:48pt;z-index:-251658237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" filled="f" stroked="f" strokeweight="1pt">
              <v:stroke miterlimit="4"/>
              <v:textbox inset="0,0,0,0">
                <w:txbxContent>
                  <w:p w14:paraId="56121FC9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>Via Brera 28  |  20121 Milano</w:t>
                    </w:r>
                  </w:p>
                  <w:p w14:paraId="105A48C0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+39 02 72105 141 </w:t>
                    </w:r>
                  </w:p>
                  <w:p w14:paraId="72A5A259" w14:textId="77777777" w:rsidR="000B6EDA" w:rsidRDefault="00000000">
                    <w:pPr>
                      <w:spacing w:after="0" w:line="220" w:lineRule="exact"/>
                      <w:rPr>
                        <w:rStyle w:val="Hyperlink0"/>
                      </w:rPr>
                    </w:pPr>
                    <w:hyperlink r:id="rId4" w:history="1">
                      <w:r w:rsidR="009A42B0">
                        <w:rPr>
                          <w:rStyle w:val="Hyperlink0"/>
                        </w:rPr>
                        <w:t>pin-br@cultura.gov.it</w:t>
                      </w:r>
                    </w:hyperlink>
                  </w:p>
                  <w:p w14:paraId="57521DCD" w14:textId="77777777" w:rsidR="000B6EDA" w:rsidRDefault="009A42B0">
                    <w:pPr>
                      <w:spacing w:after="0" w:line="220" w:lineRule="exact"/>
                    </w:pPr>
                    <w:r>
                      <w:rPr>
                        <w:rFonts w:ascii="Arial" w:hAnsi="Arial"/>
                        <w:b/>
                        <w:bCs/>
                        <w:sz w:val="15"/>
                        <w:szCs w:val="15"/>
                      </w:rPr>
                      <w:t>grandebrera.org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A"/>
    <w:rsid w:val="00003601"/>
    <w:rsid w:val="00026FAD"/>
    <w:rsid w:val="000B6EDA"/>
    <w:rsid w:val="000D195A"/>
    <w:rsid w:val="000D5642"/>
    <w:rsid w:val="00127D23"/>
    <w:rsid w:val="00152AD7"/>
    <w:rsid w:val="001F15E3"/>
    <w:rsid w:val="001F70CD"/>
    <w:rsid w:val="00217728"/>
    <w:rsid w:val="00281D35"/>
    <w:rsid w:val="002868B8"/>
    <w:rsid w:val="003E4748"/>
    <w:rsid w:val="0045452A"/>
    <w:rsid w:val="004957DC"/>
    <w:rsid w:val="004F69BC"/>
    <w:rsid w:val="00506A8B"/>
    <w:rsid w:val="00512FCC"/>
    <w:rsid w:val="005E67BD"/>
    <w:rsid w:val="00625B34"/>
    <w:rsid w:val="006802B6"/>
    <w:rsid w:val="0069719F"/>
    <w:rsid w:val="00712C50"/>
    <w:rsid w:val="00755036"/>
    <w:rsid w:val="0076361E"/>
    <w:rsid w:val="00772B79"/>
    <w:rsid w:val="007A373A"/>
    <w:rsid w:val="007B7321"/>
    <w:rsid w:val="00843937"/>
    <w:rsid w:val="00861A29"/>
    <w:rsid w:val="008A7871"/>
    <w:rsid w:val="008E1992"/>
    <w:rsid w:val="009A42B0"/>
    <w:rsid w:val="009C2896"/>
    <w:rsid w:val="00A37789"/>
    <w:rsid w:val="00A6076D"/>
    <w:rsid w:val="00A6308E"/>
    <w:rsid w:val="00B26BB5"/>
    <w:rsid w:val="00B46D63"/>
    <w:rsid w:val="00BA5CB2"/>
    <w:rsid w:val="00BB284B"/>
    <w:rsid w:val="00BF0622"/>
    <w:rsid w:val="00BF1763"/>
    <w:rsid w:val="00C05107"/>
    <w:rsid w:val="00D13E95"/>
    <w:rsid w:val="00D4206B"/>
    <w:rsid w:val="00D60B5C"/>
    <w:rsid w:val="00DA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F0B80"/>
  <w15:docId w15:val="{9FD6FF06-9ABA-46DC-A830-6762DC32D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78" w:lineRule="auto"/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467886"/>
      <w:u w:val="single" w:color="467886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000000"/>
      <w:sz w:val="15"/>
      <w:szCs w:val="15"/>
      <w:u w:val="none"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42B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512F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NormaleWeb">
    <w:name w:val="Normal (Web)"/>
    <w:basedOn w:val="Normale"/>
    <w:uiPriority w:val="99"/>
    <w:semiHidden/>
    <w:unhideWhenUsed/>
    <w:rsid w:val="000D195A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6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in-br@cultura.gov.or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pin-br@cultura.gov.org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77C4F6-46E8-4930-96D0-CAFBD018A8A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F8557C21-95E5-40F4-88C7-221B5A7CC0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32C029-7613-4020-BB7D-04E164A3F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1402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 Ghielmetti</dc:creator>
  <cp:lastModifiedBy>Luca Melloni</cp:lastModifiedBy>
  <cp:revision>4</cp:revision>
  <dcterms:created xsi:type="dcterms:W3CDTF">2025-05-13T12:35:00Z</dcterms:created>
  <dcterms:modified xsi:type="dcterms:W3CDTF">2025-05-13T14:30:00Z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  <property fmtid="{D5CDD505-2E9C-101B-9397-08002B2CF9AE}" pid="4" name="MSIP_Label_5f5fe31f-9de1-4167-a753-111c0df8115f_Enabled">
    <vt:lpwstr>true</vt:lpwstr>
  </property>
  <property fmtid="{D5CDD505-2E9C-101B-9397-08002B2CF9AE}" pid="5" name="MSIP_Label_5f5fe31f-9de1-4167-a753-111c0df8115f_SetDate">
    <vt:lpwstr>2025-04-29T08:43:09Z</vt:lpwstr>
  </property>
  <property fmtid="{D5CDD505-2E9C-101B-9397-08002B2CF9AE}" pid="6" name="MSIP_Label_5f5fe31f-9de1-4167-a753-111c0df8115f_Method">
    <vt:lpwstr>Standard</vt:lpwstr>
  </property>
  <property fmtid="{D5CDD505-2E9C-101B-9397-08002B2CF9AE}" pid="7" name="MSIP_Label_5f5fe31f-9de1-4167-a753-111c0df8115f_Name">
    <vt:lpwstr>5f5fe31f-9de1-4167-a753-111c0df8115f</vt:lpwstr>
  </property>
  <property fmtid="{D5CDD505-2E9C-101B-9397-08002B2CF9AE}" pid="8" name="MSIP_Label_5f5fe31f-9de1-4167-a753-111c0df8115f_SiteId">
    <vt:lpwstr>cc4baf00-15c9-48dd-9f59-88c98bde2be7</vt:lpwstr>
  </property>
  <property fmtid="{D5CDD505-2E9C-101B-9397-08002B2CF9AE}" pid="9" name="MSIP_Label_5f5fe31f-9de1-4167-a753-111c0df8115f_ActionId">
    <vt:lpwstr>9e5d4bd7-262d-49c7-a1db-1ff4f6176fff</vt:lpwstr>
  </property>
  <property fmtid="{D5CDD505-2E9C-101B-9397-08002B2CF9AE}" pid="10" name="MSIP_Label_5f5fe31f-9de1-4167-a753-111c0df8115f_ContentBits">
    <vt:lpwstr>0</vt:lpwstr>
  </property>
</Properties>
</file>